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16" w:rsidRDefault="00C15E0A" w:rsidP="00B24816">
      <w:pPr>
        <w:keepNext/>
        <w:keepLines/>
        <w:widowControl w:val="0"/>
        <w:spacing w:before="240" w:after="0" w:line="240" w:lineRule="atLeast"/>
        <w:jc w:val="right"/>
        <w:outlineLvl w:val="0"/>
        <w:rPr>
          <w:rFonts w:ascii="Times New Roman" w:eastAsia="Times New Roman" w:hAnsi="Times New Roman" w:cs="Times New Roman"/>
          <w:lang w:eastAsia="ro-RO"/>
        </w:rPr>
      </w:pPr>
      <w:r>
        <w:rPr>
          <w:rFonts w:ascii="Times New Roman" w:eastAsia="Times New Roman" w:hAnsi="Times New Roman" w:cs="Times New Roman"/>
          <w:lang w:eastAsia="ro-RO"/>
        </w:rPr>
        <w:t>ANEXA 1</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r w:rsidRPr="00B24816">
        <w:rPr>
          <w:rFonts w:ascii="Times New Roman" w:eastAsia="Times New Roman" w:hAnsi="Times New Roman" w:cs="Times New Roman"/>
          <w:lang w:eastAsia="ro-RO"/>
        </w:rPr>
        <w:t xml:space="preserve">CONTRACT DE FINANȚARE </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proofErr w:type="spellStart"/>
      <w:r w:rsidRPr="00B24816">
        <w:rPr>
          <w:rFonts w:ascii="Times New Roman" w:eastAsia="Times New Roman" w:hAnsi="Times New Roman" w:cs="Times New Roman"/>
          <w:lang w:eastAsia="ro-RO"/>
        </w:rPr>
        <w:t>-Condiții</w:t>
      </w:r>
      <w:proofErr w:type="spellEnd"/>
      <w:r w:rsidRPr="00B24816">
        <w:rPr>
          <w:rFonts w:ascii="Times New Roman" w:eastAsia="Times New Roman" w:hAnsi="Times New Roman" w:cs="Times New Roman"/>
          <w:lang w:eastAsia="ro-RO"/>
        </w:rPr>
        <w:t xml:space="preserve"> </w:t>
      </w:r>
      <w:proofErr w:type="spellStart"/>
      <w:r w:rsidRPr="00B24816">
        <w:rPr>
          <w:rFonts w:ascii="Times New Roman" w:eastAsia="Times New Roman" w:hAnsi="Times New Roman" w:cs="Times New Roman"/>
          <w:lang w:eastAsia="ro-RO"/>
        </w:rPr>
        <w:t>Specifice-</w:t>
      </w:r>
      <w:proofErr w:type="spellEnd"/>
    </w:p>
    <w:p w:rsidR="00B24816" w:rsidRPr="00B24816" w:rsidRDefault="00B24816" w:rsidP="00B24816">
      <w:pPr>
        <w:widowControl w:val="0"/>
        <w:autoSpaceDE w:val="0"/>
        <w:autoSpaceDN w:val="0"/>
        <w:adjustRightInd w:val="0"/>
        <w:spacing w:after="0" w:line="240" w:lineRule="atLeast"/>
        <w:jc w:val="center"/>
        <w:rPr>
          <w:rFonts w:ascii="Times New Roman" w:eastAsia="Arial Unicode MS" w:hAnsi="Times New Roman" w:cs="Times New Roman"/>
          <w:b/>
          <w:bCs/>
          <w:lang w:eastAsia="ro-RO"/>
        </w:rPr>
      </w:pPr>
    </w:p>
    <w:p w:rsidR="00B24816" w:rsidRPr="00B24816" w:rsidRDefault="00B24816" w:rsidP="00B24816">
      <w:pPr>
        <w:keepNext/>
        <w:spacing w:after="0" w:line="240" w:lineRule="auto"/>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44"/>
        <w:gridCol w:w="2032"/>
        <w:gridCol w:w="3578"/>
        <w:gridCol w:w="1480"/>
        <w:gridCol w:w="1572"/>
      </w:tblGrid>
      <w:tr w:rsidR="00B24816" w:rsidRPr="00B24816" w:rsidTr="00DE32F8">
        <w:trPr>
          <w:trHeight w:hRule="exact" w:val="1082"/>
          <w:jc w:val="center"/>
        </w:trPr>
        <w:tc>
          <w:tcPr>
            <w:tcW w:w="2370"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Nr. cererii </w:t>
            </w:r>
          </w:p>
        </w:tc>
        <w:tc>
          <w:tcPr>
            <w:tcW w:w="2046"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Tipul Cererii***</w:t>
            </w:r>
          </w:p>
        </w:tc>
        <w:tc>
          <w:tcPr>
            <w:tcW w:w="3614"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Data estimată de transmitere a Cererii către OIPOC (</w:t>
            </w:r>
            <w:proofErr w:type="spellStart"/>
            <w:r w:rsidRPr="00B24816">
              <w:rPr>
                <w:rFonts w:ascii="Times New Roman" w:eastAsia="Arial Unicode MS" w:hAnsi="Times New Roman" w:cs="Times New Roman"/>
                <w:b/>
                <w:lang w:eastAsia="ro-RO"/>
              </w:rPr>
              <w:t>zz</w:t>
            </w:r>
            <w:proofErr w:type="spellEnd"/>
            <w:r w:rsidRPr="00B24816">
              <w:rPr>
                <w:rFonts w:ascii="Times New Roman" w:eastAsia="Arial Unicode MS" w:hAnsi="Times New Roman" w:cs="Times New Roman"/>
                <w:b/>
                <w:lang w:eastAsia="ro-RO"/>
              </w:rPr>
              <w:t>/</w:t>
            </w:r>
            <w:proofErr w:type="spellStart"/>
            <w:r w:rsidRPr="00B24816">
              <w:rPr>
                <w:rFonts w:ascii="Times New Roman" w:eastAsia="Arial Unicode MS" w:hAnsi="Times New Roman" w:cs="Times New Roman"/>
                <w:b/>
                <w:lang w:eastAsia="ro-RO"/>
              </w:rPr>
              <w:t>ll</w:t>
            </w:r>
            <w:proofErr w:type="spellEnd"/>
            <w:r w:rsidRPr="00B24816">
              <w:rPr>
                <w:rFonts w:ascii="Times New Roman" w:eastAsia="Arial Unicode MS" w:hAnsi="Times New Roman" w:cs="Times New Roman"/>
                <w:b/>
                <w:lang w:eastAsia="ro-RO"/>
              </w:rPr>
              <w:t>/an)**</w:t>
            </w:r>
          </w:p>
        </w:tc>
        <w:tc>
          <w:tcPr>
            <w:tcW w:w="2976" w:type="dxa"/>
            <w:gridSpan w:val="2"/>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 estimată aferentă cererii, din care </w:t>
            </w:r>
          </w:p>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(lei)</w:t>
            </w:r>
          </w:p>
        </w:tc>
      </w:tr>
      <w:tr w:rsidR="00B24816" w:rsidRPr="00B24816" w:rsidTr="00DE32F8">
        <w:trPr>
          <w:trHeight w:hRule="exact" w:val="1263"/>
          <w:jc w:val="center"/>
        </w:trPr>
        <w:tc>
          <w:tcPr>
            <w:tcW w:w="2370"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2046"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3614"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Valoarea eligibilă </w:t>
            </w: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Valoarea finanțării nerambursabile solicitate</w:t>
            </w: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...n</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339"/>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bl>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Se va estima ca data calendaristică</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Se va indica tipul cererii depuse: Cerere de prefinanțare/plată/rambursare intermediară/rambursare finală</w:t>
      </w:r>
    </w:p>
    <w:p w:rsidR="00B24816" w:rsidRPr="00B24816" w:rsidRDefault="00B24816" w:rsidP="00B24816">
      <w:pPr>
        <w:keepNext/>
        <w:widowControl w:val="0"/>
        <w:spacing w:after="0" w:line="240" w:lineRule="atLeast"/>
        <w:outlineLvl w:val="0"/>
        <w:rPr>
          <w:rFonts w:ascii="Times New Roman" w:eastAsia="Arial Unicode MS" w:hAnsi="Times New Roman" w:cs="Times New Roman"/>
          <w:b/>
          <w:bCs/>
          <w:kern w:val="32"/>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(b) Acordarea și recuperarea prefinanțării, dacă este cazul</w:t>
      </w:r>
    </w:p>
    <w:p w:rsidR="00B24816" w:rsidRDefault="00B24816" w:rsidP="00B24816">
      <w:pPr>
        <w:widowControl w:val="0"/>
        <w:numPr>
          <w:ilvl w:val="0"/>
          <w:numId w:val="2"/>
        </w:numPr>
        <w:autoSpaceDE w:val="0"/>
        <w:autoSpaceDN w:val="0"/>
        <w:adjustRightInd w:val="0"/>
        <w:spacing w:after="0" w:line="240" w:lineRule="auto"/>
        <w:ind w:hanging="64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proiectului,fără depăşirea valorii totale eligibile a contractului de finanţare. </w:t>
      </w:r>
    </w:p>
    <w:p w:rsidR="00B24816" w:rsidRPr="00B24816" w:rsidRDefault="00B24816" w:rsidP="00B24816">
      <w:pPr>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verificarea cererii de prefinanțare. Dup</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efectuarea verific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rilor, AM POC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beneficiarului/liderului de parteneriat/partenerilor valoarea cheltuielilor rambursabile, în termen de 3 zile lucrătoare de la momentul de la care dispune de resurse în conturile sale.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Prefinanțarea se acord</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cu condi</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 xml:space="preserve">ia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ndeplinirii cumulativ 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cerințe:</w:t>
      </w:r>
    </w:p>
    <w:p w:rsidR="00B24816" w:rsidRPr="00B24816" w:rsidRDefault="00B24816" w:rsidP="00B24816">
      <w:pPr>
        <w:pStyle w:val="ListParagraph"/>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 Pentru beneficiarii care nu primesc finanţare sub incidenţa ajutorului de stat/ de minimis:</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 depunerea de către beneficiar/lider de parteneriat a unei cereri de prefinanțare, pentru fiecare tranș</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care cuprinde: suma solicitat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defalcat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cazul proiectelor implementate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parteneriat, la nivelul liderului de parteneriat şi/sau a partenerilor care vor utiliza sumele </w:t>
      </w:r>
      <w:r w:rsidRPr="00B24816">
        <w:rPr>
          <w:rFonts w:ascii="Times New Roman" w:eastAsia="Arial Unicode MS" w:hAnsi="Times New Roman" w:cs="Times New Roman"/>
          <w:lang w:eastAsia="ro-RO"/>
        </w:rPr>
        <w:lastRenderedPageBreak/>
        <w:t xml:space="preserve">acordate din prefinanţare; </w:t>
      </w: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 existența conturilor deschise, pe numele beneficiarului/liderului de parteneriat/partenerilor pentru activit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țile proprii/partenerilor unde trebuie virate sumele aferente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conform activit</w:t>
      </w:r>
      <w:r w:rsidRPr="00B24816">
        <w:rPr>
          <w:rFonts w:ascii="Times New Roman" w:eastAsia="Arial Unicode MS" w:hAnsi="Times New Roman" w:cs="Times New Roman" w:hint="eastAsia"/>
          <w:lang w:eastAsia="ro-RO"/>
        </w:rPr>
        <w:t>ăţ</w:t>
      </w:r>
      <w:r w:rsidRPr="00B24816">
        <w:rPr>
          <w:rFonts w:ascii="Times New Roman" w:eastAsia="Arial Unicode MS" w:hAnsi="Times New Roman" w:cs="Times New Roman"/>
          <w:lang w:eastAsia="ro-RO"/>
        </w:rPr>
        <w:t xml:space="preserve">ilor asumate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contractul de 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prefinanțare</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 -</w:t>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ab/>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Beneficiar:</w:t>
      </w: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prefinanțare</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A</w:t>
      </w:r>
      <w:r w:rsidRPr="00B24816">
        <w:rPr>
          <w:rFonts w:ascii="Times New Roman" w:eastAsia="Arial Unicode MS" w:hAnsi="Times New Roman" w:cs="Times New Roman"/>
          <w:lang w:eastAsia="ro-RO"/>
        </w:rPr>
        <w:t xml:space="preserve">dresa: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Cont Partener:</w:t>
      </w:r>
    </w:p>
    <w:p w:rsidR="00B24816" w:rsidRPr="00B24816" w:rsidRDefault="00B24816" w:rsidP="00B24816">
      <w:pPr>
        <w:widowControl w:val="0"/>
        <w:autoSpaceDE w:val="0"/>
        <w:autoSpaceDN w:val="0"/>
        <w:adjustRightInd w:val="0"/>
        <w:spacing w:after="0" w:line="240" w:lineRule="auto"/>
        <w:ind w:left="708"/>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Cont pentru cerere de prefinanțare</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  depunerea de către beneficiar a extraselor de cont din care să reiasă situația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mase neutilizat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din tranșa anterioar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pentru fiecare entitate, respectiv beneficiar/partener (cu excepția primei tranșe de prefinanțare);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 depunerea unei cereri de rambursare în vederea justificării prefinanţării acordate anterior (cu excepția primei tranșe de prefinanțare).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2. P</w:t>
      </w:r>
      <w:r w:rsidRPr="00B24816">
        <w:rPr>
          <w:rFonts w:ascii="Times New Roman" w:eastAsia="Arial Unicode MS" w:hAnsi="Times New Roman" w:cs="Times New Roman"/>
          <w:lang w:eastAsia="ro-RO"/>
        </w:rPr>
        <w:t>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pentru Programul Operațional Competitivitate constat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erori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raportul de justificare a prefinan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 aferent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ei/tran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elor anterioare, poate sista acordarea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 de prefinan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anterioare, după caz.</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w:t>
      </w:r>
      <w:r w:rsidRPr="00B24816">
        <w:rPr>
          <w:rFonts w:ascii="Times New Roman" w:eastAsia="Arial Unicode MS" w:hAnsi="Times New Roman" w:cs="Times New Roman"/>
          <w:lang w:eastAsia="ro-RO"/>
        </w:rPr>
        <w:lastRenderedPageBreak/>
        <w:t xml:space="preserve">de zile calendaristice de la data la care autoritatea de management a virat prefinanţarea în contul beneficiarului, fără a depăşi durata contractului de finanţare.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(7)     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(9)   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(10</w:t>
      </w:r>
      <w:r w:rsidRPr="00B24816">
        <w:rPr>
          <w:rFonts w:ascii="Times New Roman" w:eastAsia="Arial Unicode MS" w:hAnsi="Times New Roman" w:cs="Times New Roman"/>
          <w:lang w:eastAsia="ro-RO"/>
        </w:rPr>
        <w:t xml:space="preserve"> </w:t>
      </w:r>
      <w:r>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 xml:space="preserve"> AMPOC notifică beneficiarul/liderul de parteneriat/partenerii cu privire la obligaţia restituirii sumelor prevăzute la alin. (8).</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(11</w:t>
      </w:r>
      <w:r w:rsidRPr="00B24816">
        <w:rPr>
          <w:rFonts w:ascii="Times New Roman" w:eastAsia="Arial Unicode MS" w:hAnsi="Times New Roman" w:cs="Times New Roman"/>
          <w:lang w:eastAsia="ro-RO"/>
        </w:rPr>
        <w:t xml:space="preserve">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(12)</w:t>
      </w: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(13)</w:t>
      </w:r>
      <w:r w:rsidRPr="00B24816">
        <w:rPr>
          <w:rFonts w:ascii="Times New Roman" w:eastAsia="Arial Unicode MS" w:hAnsi="Times New Roman" w:cs="Times New Roman"/>
          <w:lang w:eastAsia="ro-RO"/>
        </w:rPr>
        <w:t xml:space="preserve">   Introducerea contestaţiei nu suspendă executarea titlului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(14)</w:t>
      </w:r>
      <w:r w:rsidRPr="00B24816">
        <w:rPr>
          <w:rFonts w:ascii="Times New Roman" w:eastAsia="Arial Unicode MS" w:hAnsi="Times New Roman" w:cs="Times New Roman"/>
          <w:lang w:eastAsia="ro-RO"/>
        </w:rPr>
        <w:t xml:space="preserve"> Debitorul are obligaţia efectuării plăţii sumelor stabilite prin decizia de recuperare a prefinanţării, în termen de 30 de zile de la data comunicării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(15)</w:t>
      </w:r>
      <w:r w:rsidRPr="00B24816">
        <w:rPr>
          <w:rFonts w:ascii="Times New Roman" w:eastAsia="Arial Unicode MS" w:hAnsi="Times New Roman" w:cs="Times New Roman"/>
          <w:lang w:eastAsia="ro-RO"/>
        </w:rPr>
        <w:t xml:space="preserve">   Titlul de creanţă constituie titlu executoriu la împlinirea termenului prevăzut la alin. (14).</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(16) </w:t>
      </w:r>
      <w:r w:rsidRPr="00B24816">
        <w:rPr>
          <w:rFonts w:ascii="Times New Roman" w:eastAsia="Arial Unicode MS" w:hAnsi="Times New Roman" w:cs="Times New Roman"/>
          <w:lang w:eastAsia="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(20)   Rata dobânzii datorate este rata dobânzii de politică monetară a Băncii Naţionale a României în vigoare la data comunicării deciziei de recuperare a prefinanţării.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(21)   Sumele reprezentând dobânzi datorate pentru neachitarea la termen a obligaţiilor prevăzute în titlul de creanţă se virează conform prevederilor alin. (18).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(22)  Acolo unde OUG nr. 40/2015 cu modificările si completările ulterioare nu dispune, dispozițiile Legii nr. 207/2015, cu modific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și complet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ulterioare, se aplic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mod corespunzător.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(23)   Pentru a putea beneficia de prefinanţare, beneficiarul/liderul de parteneriat/partenerii, are obligaţia să deschidă un cont dedicat exclusiv pentru primirea prefinanţării şi efectuarea </w:t>
      </w:r>
      <w:r w:rsidRPr="00B24816">
        <w:rPr>
          <w:rFonts w:ascii="Times New Roman" w:eastAsia="Arial Unicode MS" w:hAnsi="Times New Roman" w:cs="Times New Roman"/>
          <w:lang w:eastAsia="ro-RO"/>
        </w:rPr>
        <w:lastRenderedPageBreak/>
        <w:t>cheltuielilor pentru care a fost solicitată aceasta.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(25)   Suma reprezentând dobânda netă, respectiv diferența dintre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nda brut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conturile prev</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zute la alin. (24) și alin. (3) corespunz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toare sumelor de prefinanțare ramase disponibile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 și valoarea 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 impozitelor aferente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nzii și comisioanelor aferente conturilor respective, se raporteaz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AM POC și se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contul indicat de aceasta în notificarea privind acordarea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cel t</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 xml:space="preserve">rziu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nainte de depunerea ultimei cereri de rambursare.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(26)   În cazul în care beneficiarul/liderul de parteneriat/partenerii nu efectuează viramentul, sau sunt identificate neconcordanțe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ntre sumele virate conform alin. (25) și sumele rezultate din verificarea documentelor financiare aferente proiectului, AM POC/OIPOC are obliga</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ia de a face deducerile necesare din rambursarea aferent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fondurilor europene </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i cofinan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 publice asigurate din bugetul de stat, cel mai târziu la cererea de rambursare finală.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(c) Condiții de rambursare și plată a cheltuielilor</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w:t>
      </w:r>
      <w:r w:rsidR="00D91C15">
        <w:rPr>
          <w:rFonts w:ascii="Times New Roman" w:eastAsia="Arial Unicode MS" w:hAnsi="Times New Roman" w:cs="Times New Roman"/>
          <w:lang w:eastAsia="ro-RO"/>
        </w:rPr>
        <w:t>â</w:t>
      </w:r>
      <w:r w:rsidRPr="00B24816">
        <w:rPr>
          <w:rFonts w:ascii="Times New Roman" w:eastAsia="Arial Unicode MS" w:hAnsi="Times New Roman" w:cs="Times New Roman"/>
          <w:lang w:eastAsia="ro-RO"/>
        </w:rPr>
        <w:t>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Împotriva reducerilor procentuale și/sau a cheltuielilor neautorizate la plată se poate formula </w:t>
      </w:r>
      <w:r w:rsidRPr="00B24816">
        <w:rPr>
          <w:rFonts w:ascii="Times New Roman" w:eastAsia="Arial Unicode MS" w:hAnsi="Times New Roman" w:cs="Times New Roman"/>
          <w:lang w:eastAsia="ro-RO"/>
        </w:rPr>
        <w:lastRenderedPageBreak/>
        <w:t>contestaţie în termen de 30 de zile de la data comunicării, care se depune la AMPOC, faţă de care OIPOC va transmite un punct de vedere și alte documente justificative, în vederea soluționării acesteia în termenul legal.</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prevăzut la alin. (9) poate opta pentru deschiderea conturilor de disponibilităţi la unităţile Trezoreriei Statului sau la instituţii de credit.</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w:t>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plată(Beneficiar)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shd w:val="clear" w:color="auto" w:fill="FFFFFF"/>
          <w:lang w:eastAsia="ro-RO"/>
        </w:rPr>
        <w:t xml:space="preserve"> ……………………</w:t>
      </w:r>
      <w:r w:rsidRPr="00B24816">
        <w:rPr>
          <w:rFonts w:ascii="Times New Roman" w:eastAsia="Arial Unicode MS" w:hAnsi="Times New Roman" w:cs="Times New Roman"/>
          <w:shd w:val="clear" w:color="auto" w:fill="FFFFFF"/>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r w:rsidRPr="00B24816">
        <w:rPr>
          <w:rFonts w:ascii="Times New Roman" w:eastAsia="Arial Unicode MS" w:hAnsi="Times New Roman" w:cs="Times New Roman"/>
          <w:shd w:val="clear" w:color="auto" w:fill="FFFFFF"/>
          <w:lang w:eastAsia="ro-RO"/>
        </w:rPr>
        <w:t>………………………….</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w:t>
      </w:r>
      <w:r w:rsidRPr="00B24816">
        <w:rPr>
          <w:rFonts w:ascii="Times New Roman" w:eastAsia="Arial Unicode MS" w:hAnsi="Times New Roman" w:cs="Times New Roman"/>
          <w:shd w:val="clear" w:color="auto" w:fill="FFFFFF"/>
          <w:lang w:eastAsia="ro-RO"/>
        </w:rPr>
        <w:t>: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rambursare(Beneficiar)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spacing w:after="0" w:line="240" w:lineRule="auto"/>
        <w:ind w:left="57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Trezoreriei/Băncii Comerciale: adresa: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 (Partener)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Daca Beneficiarul efectueaz</w:t>
      </w:r>
      <w:r w:rsidR="00C03ED8">
        <w:rPr>
          <w:rFonts w:ascii="Times New Roman" w:eastAsia="Arial Unicode MS" w:hAnsi="Times New Roman" w:cs="Times New Roman"/>
          <w:lang w:eastAsia="ro-RO"/>
        </w:rPr>
        <w:t>ă</w:t>
      </w:r>
      <w:r w:rsidRPr="00B24816">
        <w:rPr>
          <w:rFonts w:ascii="Times New Roman" w:eastAsia="Arial Unicode MS" w:hAnsi="Times New Roman" w:cs="Times New Roman"/>
          <w:lang w:eastAsia="ro-RO"/>
        </w:rPr>
        <w:t xml:space="preserve"> plata în valută, va solicita la rambursare contravaloarea în lei, la cursul comunicat de BNR din data întocmirii documentelor de plată în valută, conform Art.10 </w:t>
      </w:r>
      <w:proofErr w:type="spellStart"/>
      <w:r w:rsidRPr="00B24816">
        <w:rPr>
          <w:rFonts w:ascii="Times New Roman" w:eastAsia="Arial Unicode MS" w:hAnsi="Times New Roman" w:cs="Times New Roman"/>
          <w:lang w:eastAsia="ro-RO"/>
        </w:rPr>
        <w:t>lit</w:t>
      </w:r>
      <w:proofErr w:type="spellEnd"/>
      <w:r w:rsidRPr="00B24816">
        <w:rPr>
          <w:rFonts w:ascii="Times New Roman" w:eastAsia="Arial Unicode MS" w:hAnsi="Times New Roman" w:cs="Times New Roman"/>
          <w:lang w:eastAsia="ro-RO"/>
        </w:rPr>
        <w:t xml:space="preserve"> f)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Înainte de solicitarea rambursării, cheltuielile respective trebuie să fie deja efectuate şi plătite de Beneficiar. Data plăţii se consideră data efectuării transferului bancar din contul Beneficiarului.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Fiecare cerere de rambursare transmisă de Beneficiar trebuie să reflecte separat pentru fiecare an calendaristic cheltuielile efectuate.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Beneficiarul are obligația de a transmite rapoarte de progres, în conformitate cu Anexa nr. 4 Monitorizarea și Raportarea, chiar dacă în perioada de referință nu s-au efectuat cheltuieli.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proiectului are obligația să ţină o evidenţă contabilă distinctă pentru proiect, folosind conturi analitice dedicate.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instituţie publică finanţată integral din bugetul de stat care implementează proiectul, înregistrează în conturi în afara bilanţului rambursările de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cheltuieli aferente fondurilor europene, pe baza notificărilor primite de la AMPOC conform alin. (2).</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Mecanismul decontării cererilor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procesul de implementare a Programului Operațional Competitivitate, Beneficiarul poate opta pentru utilizarea mecanismului decontării cererilor de plată; </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Mecanismul decontării cererilor de plată se aplică inclusiv proiectelor implementate în parteneriat. În cadrul proiectului implementat în parteneriat, liderul de parteneriat, instituţie publică prevăzute </w:t>
      </w:r>
      <w:r w:rsidRPr="00B24816">
        <w:rPr>
          <w:rFonts w:ascii="Times New Roman" w:eastAsia="Arial Unicode MS" w:hAnsi="Times New Roman" w:cs="Times New Roman"/>
          <w:lang w:eastAsia="ro-RO"/>
        </w:rPr>
        <w:lastRenderedPageBreak/>
        <w:t>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va depune o copie a notificării la unitatea teritorială a Trezoreriei Statului la care îşi are deschise conturile.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Operaţiunile prevăzute la alin. (9) se efectuează de către beneficiar/lider de parteneriat în termen de maximum 5 zile lucrătoare de la încasarea sumelor în contul prevăzut la alin. (6) şi (5).</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Sumele virate beneficiarului/liderului de parteneriat pe baza cererilor de plată nu pot fi utilizate pentru o altă destinaţie decât cea pentru care au fost acordate.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termen de maximum 10 zile lucrătoare de la data încasării sumelor virate de către AMPOC conform alin. (6), beneficiarul are obligaţia de a depune cererea de rambursare aferentă cererii de </w:t>
      </w:r>
      <w:r w:rsidRPr="00B24816">
        <w:rPr>
          <w:rFonts w:ascii="Times New Roman" w:eastAsia="Arial Unicode MS" w:hAnsi="Times New Roman" w:cs="Times New Roman"/>
          <w:lang w:eastAsia="ro-RO"/>
        </w:rPr>
        <w:lastRenderedPageBreak/>
        <w:t xml:space="preserve">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are obligaţia restituirii integrale sau parţiale a sumelor virate în cazul în care nu justifică prin cereri de rambursare utilizarea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este responsabil de utilizarea sumelor potrivit destinaţiilor, precum şi de restituirea fondurilor virate în cazul în care nu justifică utilizarea lor.</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sumele virate şi nejustificate prin cereri de rambursare, AMPOC/OIPOC notifică beneficiarului/liderului de parteneriat în termen de 5 zile lucrătoare obligaţia restituirii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Nerespectarea prevederilor alin. (13) de către beneficiar/ lider de parteneriat constituie încălcarea contractului/ordinului/deciziei de finanţare, AMPOC/OIPOC putând decide rezilierea acestuia.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Din valoarea cererii de rambursare aferentă cererii de plată se deduc sumele virate pe baza cererii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Termenul de restituire a sumelor prevăzute la alin. (20) şi la alin. (14) nu poate depăşi 5 zile de la data primirii notificărilor prevăzute la alin. (16) şi (18).</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(d) Condiții specifice  Programului Operațional Competitivitate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Eligibilitatea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cheltuială efectuată după expirarea perioadei de implementare a Proiectului prevăzută la art. 2 alin (2) din Condiții generale, va fi suportată  de către Beneficiar.</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Rambursarea / plata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B24816" w:rsidRPr="00B24816" w:rsidTr="00DE32F8">
        <w:tc>
          <w:tcPr>
            <w:tcW w:w="972"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Țintă</w:t>
            </w:r>
          </w:p>
        </w:tc>
        <w:tc>
          <w:tcPr>
            <w:tcW w:w="3294"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Dată limită (se stabilește la 1,5 ani)</w:t>
            </w:r>
          </w:p>
        </w:tc>
        <w:tc>
          <w:tcPr>
            <w:tcW w:w="4795"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Procentul cheltuielilor eligibile solicitate în cererile de rambursare, raportate la valoarea eligibilă a proiectului</w:t>
            </w: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(1,5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3294" w:type="dxa"/>
          </w:tcPr>
          <w:p w:rsidR="00B24816" w:rsidRPr="00B24816" w:rsidRDefault="00B24816" w:rsidP="00B24816">
            <w:pPr>
              <w:widowControl w:val="0"/>
              <w:spacing w:after="0" w:line="240" w:lineRule="auto"/>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(4,5 ani de la data începerii proiectului)</w:t>
            </w:r>
          </w:p>
        </w:tc>
        <w:tc>
          <w:tcPr>
            <w:tcW w:w="4795"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bl>
    <w:p w:rsidR="00B24816" w:rsidRPr="00B24816" w:rsidRDefault="00B24816" w:rsidP="00B24816">
      <w:pPr>
        <w:autoSpaceDE w:val="0"/>
        <w:autoSpaceDN w:val="0"/>
        <w:adjustRightInd w:val="0"/>
        <w:spacing w:after="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Rambursare/Cererii de Plată/Cererii de rambursare aferentă cererii de plată se depune în 4 (patru ) exemplare originale, semnate de reprezentantul legal/împuternicit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Documentele justificative care însoţesc Cererea de Rambursare/Cererea de Plată/Cererea de rambursare aferentă cererii de plată vor fi depuse la OIPOC, în funcție de situație, astfel:</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încărcate de beneficiar în aplicația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și semnate electronic (inclusiv formularele cererii), </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prezentate scanat, pe CD/DVD (în 2 exemplare), semnate electronic sau în copii certificate „conform cu originalul” semnate de reprezentantul legal.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Documentele justificative scanate se vor prezenta pe </w:t>
      </w:r>
      <w:proofErr w:type="spellStart"/>
      <w:r w:rsidRPr="00B24816">
        <w:rPr>
          <w:rFonts w:ascii="Times New Roman" w:eastAsia="Arial Unicode MS" w:hAnsi="Times New Roman" w:cs="Times New Roman"/>
          <w:lang w:eastAsia="ro-RO"/>
        </w:rPr>
        <w:t>foldere</w:t>
      </w:r>
      <w:proofErr w:type="spellEnd"/>
      <w:r w:rsidRPr="00B24816">
        <w:rPr>
          <w:rFonts w:ascii="Times New Roman" w:eastAsia="Arial Unicode MS" w:hAnsi="Times New Roman" w:cs="Times New Roman"/>
          <w:lang w:eastAsia="ro-RO"/>
        </w:rPr>
        <w:t xml:space="preserve"> distincte, ordonate pe categoria respectivă de cheltuieli, cu denumirea corespunzătoare a categoriei de cheltuieli.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 asemenea, beneficiarul va depune o declarație pe proprie răspundere din care să rezulte că documentele încărcate pe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coincid cu cele depuse scanat, semnate electronic sau în copii certificate “conform cu originalul”.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u w:val="single"/>
          <w:lang w:eastAsia="ro-RO"/>
        </w:rPr>
        <w:t>În funcţie de tipul cererii,</w:t>
      </w:r>
      <w:r w:rsidRPr="00B24816">
        <w:rPr>
          <w:rFonts w:ascii="Times New Roman" w:eastAsia="Arial Unicode MS" w:hAnsi="Times New Roman" w:cs="Times New Roman"/>
          <w:lang w:eastAsia="ro-RO"/>
        </w:rPr>
        <w:t xml:space="preserve"> se depun:</w:t>
      </w: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p>
    <w:p w:rsidR="00B24816" w:rsidRPr="00B24816" w:rsidRDefault="00B24816" w:rsidP="00B24816">
      <w:pPr>
        <w:widowControl w:val="0"/>
        <w:numPr>
          <w:ilvl w:val="0"/>
          <w:numId w:val="4"/>
        </w:numPr>
        <w:autoSpaceDE w:val="0"/>
        <w:autoSpaceDN w:val="0"/>
        <w:adjustRightInd w:val="0"/>
        <w:spacing w:after="0" w:line="240" w:lineRule="auto"/>
        <w:ind w:left="426" w:hanging="426"/>
        <w:jc w:val="both"/>
        <w:rPr>
          <w:rFonts w:ascii="Times New Roman" w:eastAsia="Arial Unicode MS" w:hAnsi="Times New Roman" w:cs="Times New Roman"/>
          <w:b/>
          <w:i/>
          <w:u w:val="single"/>
          <w:lang w:eastAsia="ro-RO"/>
        </w:rPr>
      </w:pPr>
      <w:r w:rsidRPr="00B24816">
        <w:rPr>
          <w:rFonts w:ascii="Times New Roman" w:eastAsia="Arial Unicode MS" w:hAnsi="Times New Roman" w:cs="Times New Roman"/>
          <w:b/>
          <w:i/>
          <w:u w:val="single"/>
          <w:lang w:eastAsia="ro-RO"/>
        </w:rPr>
        <w:t>ÎN CAZUL DEPUNERII CERERII DE RAMBURSARE: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Formularul Cererii de rambursare în 4 exemplare originale, semnate de reprezentantul legal;</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Ordine de plată/Dispoziţii de plată externă/chitanța, </w:t>
      </w:r>
      <w:proofErr w:type="spellStart"/>
      <w:r w:rsidRPr="00B24816">
        <w:rPr>
          <w:rFonts w:ascii="Times New Roman" w:eastAsia="Arial Unicode MS" w:hAnsi="Times New Roman" w:cs="Times New Roman"/>
          <w:lang w:eastAsia="ro-RO"/>
        </w:rPr>
        <w:t>etc</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r w:rsidR="00DA1A67">
        <w:rPr>
          <w:rFonts w:ascii="Times New Roman" w:eastAsia="Arial Unicode MS" w:hAnsi="Times New Roman" w:cs="Times New Roman"/>
          <w:lang w:eastAsia="ro-RO"/>
        </w:rPr>
        <w:t>, împreună cu dosarul achiziției întocmit conform legislației în vigoare</w:t>
      </w:r>
      <w:r w:rsidRPr="00B24816">
        <w:rPr>
          <w:rFonts w:ascii="Times New Roman" w:eastAsia="Arial Unicode MS" w:hAnsi="Times New Roman" w:cs="Times New Roman"/>
          <w:lang w:eastAsia="ro-RO"/>
        </w:rPr>
        <w:t>;</w:t>
      </w:r>
    </w:p>
    <w:p w:rsidR="00B24816" w:rsidRPr="00B24816" w:rsidRDefault="00B24816" w:rsidP="002F2F9F">
      <w:pPr>
        <w:widowControl w:val="0"/>
        <w:numPr>
          <w:ilvl w:val="3"/>
          <w:numId w:val="4"/>
        </w:numPr>
        <w:tabs>
          <w:tab w:val="clear" w:pos="3420"/>
          <w:tab w:val="num" w:pos="426"/>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rambursare în cauză, fișe de cont și note contabile aferente;</w:t>
      </w:r>
    </w:p>
    <w:p w:rsidR="00B24816" w:rsidRPr="00B24816" w:rsidRDefault="00B24816" w:rsidP="002F2F9F">
      <w:pPr>
        <w:widowControl w:val="0"/>
        <w:numPr>
          <w:ilvl w:val="3"/>
          <w:numId w:val="4"/>
        </w:numPr>
        <w:tabs>
          <w:tab w:val="clear" w:pos="3420"/>
          <w:tab w:val="num" w:pos="567"/>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w:t>
      </w:r>
      <w:r w:rsidRPr="00B24816">
        <w:rPr>
          <w:rFonts w:ascii="Times New Roman" w:eastAsia="Arial Unicode MS" w:hAnsi="Times New Roman" w:cs="Times New Roman"/>
          <w:lang w:eastAsia="ro-RO"/>
        </w:rPr>
        <w:lastRenderedPageBreak/>
        <w:t>(întocmit pentru proiect), Rapoarte de activitate pentru membrii echipei de implementare sau de management, Fișe de pontaj, Fișe de post (după caz);</w:t>
      </w:r>
    </w:p>
    <w:p w:rsidR="00B24816" w:rsidRPr="00B24816" w:rsidRDefault="00B24816" w:rsidP="002F2F9F">
      <w:pPr>
        <w:widowControl w:val="0"/>
        <w:numPr>
          <w:ilvl w:val="3"/>
          <w:numId w:val="4"/>
        </w:numPr>
        <w:tabs>
          <w:tab w:val="clear" w:pos="3420"/>
          <w:tab w:val="left"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cheltuielile de deplasare: referat de necesitate, devizul estimativ (după caz), ordine de deplasare, decont de cheltuieli, </w:t>
      </w:r>
      <w:proofErr w:type="spellStart"/>
      <w:r w:rsidRPr="00B24816">
        <w:rPr>
          <w:rFonts w:ascii="Times New Roman" w:eastAsia="Arial Unicode MS" w:hAnsi="Times New Roman" w:cs="Times New Roman"/>
          <w:lang w:eastAsia="ro-RO"/>
        </w:rPr>
        <w:t>cheltuieli</w:t>
      </w:r>
      <w:proofErr w:type="spellEnd"/>
      <w:r w:rsidRPr="00B24816">
        <w:rPr>
          <w:rFonts w:ascii="Times New Roman" w:eastAsia="Arial Unicode MS" w:hAnsi="Times New Roman" w:cs="Times New Roman"/>
          <w:lang w:eastAsia="ro-RO"/>
        </w:rPr>
        <w:t xml:space="preserve"> de transport (bon fiscal combustibil, bilete transport, alte taxe), cheltuieli diurnă, cheltuieli de cazare și masa, alte documente suport;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Documentele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2F2F9F">
      <w:pPr>
        <w:widowControl w:val="0"/>
        <w:numPr>
          <w:ilvl w:val="3"/>
          <w:numId w:val="4"/>
        </w:numPr>
        <w:tabs>
          <w:tab w:val="clear" w:pos="3420"/>
          <w:tab w:val="num"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La ultima cerere de rambursare se va anexa o declaraţie din care să reiasă valoarea dobânzii de prefinanţare și virarea acesteia, precum și documentele de plată doveditoare;</w:t>
      </w:r>
    </w:p>
    <w:p w:rsidR="00B24816" w:rsidRPr="00B24816" w:rsidRDefault="00B24816" w:rsidP="00B24816">
      <w:pPr>
        <w:widowControl w:val="0"/>
        <w:numPr>
          <w:ilvl w:val="3"/>
          <w:numId w:val="4"/>
        </w:numPr>
        <w:tabs>
          <w:tab w:val="left" w:pos="709"/>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Obligatoriu la CR finale, se va verifica dacă există raport de audit independent, încheiat fără recomandări sau concluzii negative. Rapoartele de audit financiar şi tehnic şi de securitate, întocmite fiecare de un auditor </w:t>
      </w:r>
      <w:r w:rsidR="00D91C15" w:rsidRPr="00B24816">
        <w:rPr>
          <w:rFonts w:ascii="Times New Roman" w:eastAsia="Arial Unicode MS" w:hAnsi="Times New Roman" w:cs="Times New Roman"/>
          <w:lang w:eastAsia="ro-RO"/>
        </w:rPr>
        <w:t>independent</w:t>
      </w:r>
      <w:r w:rsidRPr="00B24816">
        <w:rPr>
          <w:rFonts w:ascii="Times New Roman" w:eastAsia="Arial Unicode MS" w:hAnsi="Times New Roman" w:cs="Times New Roman"/>
          <w:lang w:eastAsia="ro-RO"/>
        </w:rPr>
        <w:t xml:space="preserve">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rsidR="00B24816" w:rsidRPr="00B24816" w:rsidRDefault="00B24816" w:rsidP="00B24816">
      <w:pPr>
        <w:widowControl w:val="0"/>
        <w:numPr>
          <w:ilvl w:val="3"/>
          <w:numId w:val="4"/>
        </w:numPr>
        <w:tabs>
          <w:tab w:val="left" w:pos="426"/>
          <w:tab w:val="left" w:pos="567"/>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Raportul de progres aferent perioadei de referință a cererii de rambursare</w:t>
      </w:r>
    </w:p>
    <w:p w:rsidR="00B24816" w:rsidRPr="00B24816" w:rsidRDefault="00B24816" w:rsidP="00B24816">
      <w:pPr>
        <w:widowControl w:val="0"/>
        <w:tabs>
          <w:tab w:val="left" w:pos="426"/>
        </w:tabs>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(b) </w:t>
      </w:r>
      <w:r w:rsidRPr="00B24816">
        <w:rPr>
          <w:rFonts w:ascii="Times New Roman" w:eastAsia="Arial Unicode MS" w:hAnsi="Times New Roman" w:cs="Times New Roman"/>
          <w:b/>
          <w:i/>
          <w:u w:val="single"/>
          <w:lang w:eastAsia="ro-RO"/>
        </w:rPr>
        <w:t xml:space="preserve">ÎN CAZUL APLICĂRII MECANISMULUI DE PLATĂ, </w:t>
      </w:r>
      <w:r w:rsidRPr="00B24816">
        <w:rPr>
          <w:rFonts w:ascii="Times New Roman" w:eastAsia="Arial Unicode MS" w:hAnsi="Times New Roman" w:cs="Times New Roman"/>
          <w:b/>
          <w:i/>
          <w:lang w:eastAsia="ro-RO"/>
        </w:rPr>
        <w:t>cererea de plată va fi însoţită de următoarele documente: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plată în 4 exemplare originale, semnate de reprezentantul legal;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propria răspundere a reprezentantului legal prin care confirmă că în cererea de plată sunt incluse doar cheltuieli neplătite furnizorilor;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2,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Se va menționa pe factură și sintagma “</w:t>
      </w:r>
      <w:r w:rsidRPr="00B24816">
        <w:rPr>
          <w:rFonts w:ascii="Times New Roman" w:eastAsia="Arial Unicode MS" w:hAnsi="Times New Roman" w:cs="Times New Roman"/>
          <w:b/>
          <w:i/>
          <w:lang w:eastAsia="ro-RO"/>
        </w:rPr>
        <w:t>Factura a fost inclusă în cererea de plată nr. ...........</w:t>
      </w:r>
      <w:r w:rsidRPr="00B24816">
        <w:rPr>
          <w:rFonts w:ascii="Times New Roman" w:eastAsia="Arial Unicode MS" w:hAnsi="Times New Roman" w:cs="Times New Roman"/>
          <w:b/>
          <w:lang w:eastAsia="ro-RO"/>
        </w:rPr>
        <w:t>”</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Copie după documentul ce atestă deschiderea contului special la Trezoreria Statului;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 de plată/Dispoziţii de plată externă/chitanța, aferente contribuţiei proprii inclusiv TVA;</w:t>
      </w:r>
    </w:p>
    <w:p w:rsidR="00B24816" w:rsidRPr="00B24816" w:rsidRDefault="00B24816" w:rsidP="00B24816">
      <w:pPr>
        <w:widowControl w:val="0"/>
        <w:numPr>
          <w:ilvl w:val="0"/>
          <w:numId w:val="6"/>
        </w:numPr>
        <w:tabs>
          <w:tab w:val="left" w:pos="426"/>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aferente contribuţiei proprii inclusiv TVA, semnate şi ştampilate de către unitatea emitentă;</w:t>
      </w:r>
    </w:p>
    <w:p w:rsidR="00B24816" w:rsidRPr="00B24816" w:rsidRDefault="00B24816" w:rsidP="00B24816">
      <w:pPr>
        <w:widowControl w:val="0"/>
        <w:numPr>
          <w:ilvl w:val="0"/>
          <w:numId w:val="6"/>
        </w:numPr>
        <w:tabs>
          <w:tab w:val="left" w:pos="426"/>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r w:rsidR="00842255">
        <w:rPr>
          <w:rFonts w:ascii="Times New Roman" w:eastAsia="Arial Unicode MS" w:hAnsi="Times New Roman" w:cs="Times New Roman"/>
          <w:lang w:eastAsia="ro-RO"/>
        </w:rPr>
        <w:t>, împreună cu dosarul achiziției întocmit conform legislației în vigoare</w:t>
      </w:r>
      <w:r w:rsidRPr="00B24816">
        <w:rPr>
          <w:rFonts w:ascii="Times New Roman" w:eastAsia="Arial Unicode MS" w:hAnsi="Times New Roman" w:cs="Times New Roman"/>
          <w:lang w:eastAsia="ro-RO"/>
        </w:rPr>
        <w: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plată în cauză, fișe de cont și note contabile aferente;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r w:rsidR="00C03ED8" w:rsidRPr="00B24816">
        <w:rPr>
          <w:rFonts w:ascii="Times New Roman" w:eastAsia="Arial Unicode MS" w:hAnsi="Times New Roman" w:cs="Times New Roman"/>
          <w:lang w:eastAsia="ro-RO"/>
        </w:rPr>
        <w:t>regularității</w:t>
      </w:r>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w:t>
      </w:r>
      <w:r w:rsidRPr="00B24816">
        <w:rPr>
          <w:rFonts w:ascii="Times New Roman" w:eastAsia="Arial Unicode MS" w:hAnsi="Times New Roman" w:cs="Times New Roman"/>
          <w:lang w:eastAsia="ro-RO"/>
        </w:rPr>
        <w:lastRenderedPageBreak/>
        <w:t>ştampilate de toate părţile implicate;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Plată.</w:t>
      </w:r>
    </w:p>
    <w:p w:rsidR="00B24816" w:rsidRPr="00B24816" w:rsidRDefault="00B24816" w:rsidP="00B24816">
      <w:pPr>
        <w:widowControl w:val="0"/>
        <w:autoSpaceDE w:val="0"/>
        <w:autoSpaceDN w:val="0"/>
        <w:adjustRightInd w:val="0"/>
        <w:spacing w:after="0" w:line="240" w:lineRule="auto"/>
        <w:ind w:left="600"/>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284" w:hanging="284"/>
        <w:contextualSpacing/>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(c) </w:t>
      </w:r>
      <w:r w:rsidRPr="00B24816">
        <w:rPr>
          <w:rFonts w:ascii="Times New Roman" w:eastAsia="Arial Unicode MS" w:hAnsi="Times New Roman" w:cs="Times New Roman"/>
          <w:b/>
          <w:i/>
          <w:u w:val="single"/>
          <w:lang w:eastAsia="ro-RO"/>
        </w:rPr>
        <w:t>ÎN CAZUL ÎN CARE SE APLICĂ MECANISMUL DE PLATĂ</w:t>
      </w:r>
      <w:r w:rsidRPr="00B24816">
        <w:rPr>
          <w:rFonts w:ascii="Times New Roman" w:eastAsia="Arial Unicode MS" w:hAnsi="Times New Roman" w:cs="Times New Roman"/>
          <w:b/>
          <w:i/>
          <w:lang w:eastAsia="ro-RO"/>
        </w:rPr>
        <w:t>, cererea de rambursare aferentă cererii de plată va fi însoţită de următoarele documente: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rambursare aferent cererii de prefinanțare în 4 exemplare originale, semnate de reprezentantul legal;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Cererea de plată în baza căreia AMPOC a virat fondurile către Beneficiar (fără documentele justificative/suport);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transmisă de AMPOC beneficiarului;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Ordinele de plată/chitanța pentru plata integrală a facturilor din Notificare;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aferenta perioadei de raportare pentru cererea de rambursare în cauză, fișe de cont și note contabile aferente;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r w:rsidR="00D91C15" w:rsidRPr="00B24816">
        <w:rPr>
          <w:rFonts w:ascii="Times New Roman" w:eastAsia="Arial Unicode MS" w:hAnsi="Times New Roman" w:cs="Times New Roman"/>
          <w:lang w:eastAsia="ro-RO"/>
        </w:rPr>
        <w:t>regularității</w:t>
      </w:r>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 aferentă cererii de plată;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 de progres aferent perioadei de referință a cererii de rambursare</w:t>
      </w:r>
    </w:p>
    <w:p w:rsidR="00B24816" w:rsidRPr="00B24816" w:rsidRDefault="00B24816" w:rsidP="00B24816">
      <w:pPr>
        <w:widowControl w:val="0"/>
        <w:spacing w:after="0" w:line="240" w:lineRule="auto"/>
        <w:ind w:left="108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vederea verificării de către AMPOC/OIPOC a procedurilor de achiziţie</w:t>
      </w:r>
      <w:r w:rsidR="00842255">
        <w:rPr>
          <w:rFonts w:ascii="Times New Roman" w:eastAsia="Arial Unicode MS" w:hAnsi="Times New Roman" w:cs="Times New Roman"/>
          <w:lang w:eastAsia="ro-RO"/>
        </w:rPr>
        <w:t>/achiziţiilor directe</w:t>
      </w:r>
      <w:r w:rsidRPr="00B24816">
        <w:rPr>
          <w:rFonts w:ascii="Times New Roman" w:eastAsia="Arial Unicode MS" w:hAnsi="Times New Roman" w:cs="Times New Roman"/>
          <w:lang w:eastAsia="ro-RO"/>
        </w:rPr>
        <w:t xml:space="preserve"> derulate în vederea implementării proiectului, Beneficiarul va prezenta, în fotocopie scanată pe CD/DVD - 2 exemplare,</w:t>
      </w:r>
      <w:r w:rsidRPr="00B24816">
        <w:rPr>
          <w:rFonts w:ascii="Times New Roman" w:eastAsia="Arial Unicode MS" w:hAnsi="Times New Roman" w:cs="Times New Roman"/>
          <w:b/>
          <w:lang w:eastAsia="ro-RO"/>
        </w:rPr>
        <w:t xml:space="preserve"> documentele aferente achiziţiei</w:t>
      </w:r>
      <w:r w:rsidRPr="00B24816">
        <w:rPr>
          <w:rFonts w:ascii="Times New Roman" w:eastAsia="Arial Unicode MS" w:hAnsi="Times New Roman" w:cs="Times New Roman"/>
          <w:lang w:eastAsia="ro-RO"/>
        </w:rPr>
        <w:t xml:space="preserve"> (se vor lua în considerare acele documente din lista de mai jos corespunzătoare legislaţiei urmărite în vederea atribuirii contractelor</w:t>
      </w:r>
      <w:r w:rsidR="00842255">
        <w:rPr>
          <w:rFonts w:ascii="Times New Roman" w:eastAsia="Arial Unicode MS" w:hAnsi="Times New Roman" w:cs="Times New Roman"/>
          <w:lang w:eastAsia="ro-RO"/>
        </w:rPr>
        <w:t>, dar fără a se limita la acestea</w:t>
      </w:r>
      <w:r w:rsidRPr="00B24816">
        <w:rPr>
          <w:rFonts w:ascii="Times New Roman" w:eastAsia="Arial Unicode MS" w:hAnsi="Times New Roman" w:cs="Times New Roman"/>
          <w:lang w:eastAsia="ro-RO"/>
        </w:rPr>
        <w:t>):</w:t>
      </w:r>
    </w:p>
    <w:p w:rsidR="00B24816" w:rsidRPr="00B24816" w:rsidRDefault="00B24816" w:rsidP="00B24816">
      <w:pPr>
        <w:widowControl w:val="0"/>
        <w:numPr>
          <w:ilvl w:val="0"/>
          <w:numId w:val="10"/>
        </w:numPr>
        <w:spacing w:after="0" w:line="240" w:lineRule="auto"/>
        <w:ind w:hanging="796"/>
        <w:jc w:val="both"/>
        <w:rPr>
          <w:rFonts w:ascii="Times New Roman" w:eastAsia="Arial Unicode MS" w:hAnsi="Times New Roman" w:cs="Times New Roman"/>
          <w:b/>
          <w:bCs/>
          <w:lang w:val="it-IT" w:eastAsia="ro-RO"/>
        </w:rPr>
      </w:pPr>
      <w:r w:rsidRPr="00B24816">
        <w:rPr>
          <w:rFonts w:ascii="Times New Roman" w:eastAsia="Arial Unicode MS" w:hAnsi="Times New Roman" w:cs="Times New Roman"/>
          <w:b/>
          <w:bCs/>
          <w:lang w:eastAsia="ro-RO"/>
        </w:rPr>
        <w:t>Pentru procedurile desfăşurate conform Legii nr. 98/2016</w:t>
      </w:r>
      <w:r w:rsidR="000B3E32">
        <w:rPr>
          <w:rFonts w:ascii="Times New Roman" w:eastAsia="Arial Unicode MS" w:hAnsi="Times New Roman" w:cs="Times New Roman"/>
          <w:b/>
          <w:bCs/>
          <w:lang w:eastAsia="ro-RO"/>
        </w:rPr>
        <w:t>, cu  modificările şi completările ulterioare</w:t>
      </w:r>
      <w:r w:rsidRPr="00B24816">
        <w:rPr>
          <w:rFonts w:ascii="Times New Roman" w:eastAsia="Arial Unicode MS" w:hAnsi="Times New Roman" w:cs="Times New Roman"/>
          <w:b/>
          <w:bCs/>
          <w:lang w:eastAsia="ro-RO"/>
        </w:rPr>
        <w:t>:</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Opis cu documentele dosarului;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Strategia de contractare;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Anunţul de intenţie</w:t>
      </w:r>
      <w:r w:rsidR="00C03ED8">
        <w:rPr>
          <w:rFonts w:ascii="Times New Roman" w:eastAsia="Arial Unicode MS" w:hAnsi="Times New Roman" w:cs="Times New Roman"/>
          <w:lang w:eastAsia="en-GB"/>
        </w:rPr>
        <w:t xml:space="preserve"> </w:t>
      </w:r>
      <w:r w:rsidRPr="00B24816">
        <w:rPr>
          <w:rFonts w:ascii="Times New Roman" w:eastAsia="Arial Unicode MS" w:hAnsi="Times New Roman" w:cs="Times New Roman"/>
          <w:lang w:eastAsia="en-GB"/>
        </w:rPr>
        <w:t xml:space="preserve">şi dovada transmiterii acestuia spre publicare,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participare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Erata,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Documentaţia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Documentația de concurs,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Decizia/ordinul de numire a comisiei de evaluare;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Declarațiile de confidențialitate și imparțialitate;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Procesul-verbal al şedinţei de deschidere a ofertelor,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Formularele de ofertă depuse în cadrul procedurii de atribuire;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DUAE și documentele de calificare, atunci când acestea au fost solicitate;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Solicitările de clarificări, precum şi clarificările transmise/primite de autoritatea contractantă;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Raportul intermediar privind selecția candidaților,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Procesele–verbale de evaluare, negociere, dialog, după caz;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lastRenderedPageBreak/>
        <w:t xml:space="preserve">Raportul procedurii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Dovada comunicărilor privind rezultatul procedurii;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Ofertele depuse – c</w:t>
      </w:r>
      <w:r w:rsidR="00D91C15">
        <w:rPr>
          <w:rFonts w:ascii="Times New Roman" w:eastAsia="Arial Unicode MS" w:hAnsi="Times New Roman" w:cs="Times New Roman"/>
          <w:lang w:eastAsia="en-GB"/>
        </w:rPr>
        <w:t>âş</w:t>
      </w:r>
      <w:r w:rsidRPr="00B24816">
        <w:rPr>
          <w:rFonts w:ascii="Times New Roman" w:eastAsia="Arial Unicode MS" w:hAnsi="Times New Roman" w:cs="Times New Roman"/>
          <w:lang w:eastAsia="en-GB"/>
        </w:rPr>
        <w:t>tig</w:t>
      </w:r>
      <w:r w:rsidR="00D91C15">
        <w:rPr>
          <w:rFonts w:ascii="Times New Roman" w:eastAsia="Arial Unicode MS" w:hAnsi="Times New Roman" w:cs="Times New Roman"/>
          <w:lang w:eastAsia="en-GB"/>
        </w:rPr>
        <w:t>ă</w:t>
      </w:r>
      <w:r w:rsidRPr="00B24816">
        <w:rPr>
          <w:rFonts w:ascii="Times New Roman" w:eastAsia="Arial Unicode MS" w:hAnsi="Times New Roman" w:cs="Times New Roman"/>
          <w:lang w:eastAsia="en-GB"/>
        </w:rPr>
        <w:t xml:space="preserve">toare </w:t>
      </w:r>
      <w:r w:rsidR="00D91C15">
        <w:rPr>
          <w:rFonts w:ascii="Times New Roman" w:eastAsia="Arial Unicode MS" w:hAnsi="Times New Roman" w:cs="Times New Roman"/>
          <w:lang w:eastAsia="en-GB"/>
        </w:rPr>
        <w:t>ş</w:t>
      </w:r>
      <w:r w:rsidRPr="00B24816">
        <w:rPr>
          <w:rFonts w:ascii="Times New Roman" w:eastAsia="Arial Unicode MS" w:hAnsi="Times New Roman" w:cs="Times New Roman"/>
          <w:lang w:eastAsia="en-GB"/>
        </w:rPr>
        <w:t>i respinse – documente de calificare, oferte tehnice si financiare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Contractul de achiziţie publică/acordul-cadru, semnate, și, după caz, actele adiționale;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contractele atribuite în temeiul unui acord-cadru;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atribuire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contestaţiile formulate în cadrul procedurii de atribuire, însoţite de deciziile motivate pronunţate de consiliul naţional de soluţionare a contestaţiilor;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Hotărâri ale instanțelor de judecată referitoa</w:t>
      </w:r>
      <w:r w:rsidR="00D91C15">
        <w:rPr>
          <w:rFonts w:ascii="Times New Roman" w:eastAsia="Arial Unicode MS" w:hAnsi="Times New Roman" w:cs="Times New Roman"/>
          <w:lang w:eastAsia="en-GB"/>
        </w:rPr>
        <w:t>r</w:t>
      </w:r>
      <w:r w:rsidRPr="00B24816">
        <w:rPr>
          <w:rFonts w:ascii="Times New Roman" w:eastAsia="Arial Unicode MS" w:hAnsi="Times New Roman" w:cs="Times New Roman"/>
          <w:lang w:eastAsia="en-GB"/>
        </w:rPr>
        <w:t xml:space="preserve">e la procedura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Documentul constatator care conţine informaţii referitoare la îndeplinirea obligaţiilor contractuale de către contractant; </w:t>
      </w:r>
    </w:p>
    <w:p w:rsidR="00C03ED8"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Dacă este cazul, decizia de anulare a procedurii de atribuire</w:t>
      </w:r>
    </w:p>
    <w:p w:rsidR="000B3E32" w:rsidRPr="00C03ED8" w:rsidRDefault="000B3E32" w:rsidP="00C03ED8">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C03ED8">
        <w:rPr>
          <w:rFonts w:ascii="Times New Roman" w:eastAsia="Arial Unicode MS" w:hAnsi="Times New Roman" w:cs="Times New Roman"/>
          <w:lang w:eastAsia="en-GB"/>
        </w:rPr>
        <w:t>În cazul în care atribuirea se realizează prin licitaţie restrânsă, negociere competitivă, dialog competitiv, parteneriat pentru inovare, negociere fără publicare prealabilă, concursul de soluţii, procedura de atribuire aplicabilă în cazul serviciilor sociale şi al altor servicii specifice,  procedura simplificată sau prin modalităţi speciale de atribuire a contractului de achiziţie, dosarul achiziţiei publice se completează după caz.</w:t>
      </w:r>
    </w:p>
    <w:p w:rsidR="000B3E32" w:rsidRPr="00B24816" w:rsidRDefault="000B3E32" w:rsidP="00C03ED8">
      <w:pPr>
        <w:widowControl w:val="0"/>
        <w:spacing w:after="0" w:line="240" w:lineRule="auto"/>
        <w:ind w:left="709"/>
        <w:jc w:val="both"/>
        <w:rPr>
          <w:rFonts w:ascii="Times New Roman" w:eastAsia="Arial Unicode MS" w:hAnsi="Times New Roman" w:cs="Times New Roman"/>
          <w:lang w:eastAsia="en-GB"/>
        </w:rPr>
      </w:pP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Alte obligații ale beneficiarului specifice Programului Operațional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proiectului va transmite spre informare către AMPOC/OIPOC, documentele/livrabile elaborate în cadrul proiectului, în cazul în care AMPOC/OIPOC solicită expres acest lucru.</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are obligaţia de a transmite către OIPOC, în termen de 10 zile lucrătoare de la data atribuirii unui contract de achiziţie, fotocopii după toate documentele originale aferente procedurii de achiziţie desfăşurată, în formă scanată pe CD/DVD - 2 exemplare, denumirea fişierelor respective reflectând denumirea achiziţiei în cauză, iar documentele scanate fiind salvate </w:t>
      </w:r>
      <w:r w:rsidR="008209D2">
        <w:rPr>
          <w:rFonts w:ascii="Times New Roman" w:eastAsia="Arial Unicode MS" w:hAnsi="Times New Roman" w:cs="Times New Roman"/>
          <w:lang w:eastAsia="ro-RO"/>
        </w:rPr>
        <w:t xml:space="preserve">distinct </w:t>
      </w:r>
      <w:r w:rsidRPr="00B24816">
        <w:rPr>
          <w:rFonts w:ascii="Times New Roman" w:eastAsia="Arial Unicode MS" w:hAnsi="Times New Roman" w:cs="Times New Roman"/>
          <w:lang w:eastAsia="ro-RO"/>
        </w:rPr>
        <w:t xml:space="preserve">după denumirea documentului original. Aceste documente vor fi și încărcate de beneficiar în sistemul informatic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În termen de 5 zile lucrătoare de la data finalizării verificărilor şi de către AMPOC, aceasta notifică Beneficiarul cu privire la rezultatul verificării.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are obligaţia de a respecta instrucțiunile AMPOC/OIPOC emise conform legii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lastRenderedPageBreak/>
        <w:t>Dreptul de proprietate/utilizare a rezultatelor și echipamentelor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Modificarea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completare la alin.(7) al art. 10 – Modificări și completări din Condiții generale, beneficiarul  transmite OIPOC notificări privind:</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informațiilor privind ”Resursele umane implicate” din cererea de finanțare, cu respectarea cerințelor din Ghidul solicitantului;</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modificarea informațiilor privind </w:t>
      </w:r>
      <w:r w:rsidRPr="00B24816">
        <w:rPr>
          <w:rFonts w:ascii="Times New Roman" w:eastAsia="Arial Unicode MS" w:hAnsi="Times New Roman" w:cs="Times New Roman"/>
          <w:lang w:val="it-IT" w:eastAsia="ro-RO"/>
        </w:rPr>
        <w:t>“</w:t>
      </w:r>
      <w:r w:rsidRPr="00B24816">
        <w:rPr>
          <w:rFonts w:ascii="Times New Roman" w:eastAsia="Arial Unicode MS" w:hAnsi="Times New Roman" w:cs="Times New Roman"/>
          <w:lang w:eastAsia="ro-RO"/>
        </w:rPr>
        <w:t>Localizarea proiectului</w:t>
      </w:r>
      <w:r w:rsidRPr="00B24816">
        <w:rPr>
          <w:rFonts w:ascii="Times New Roman" w:eastAsia="Arial Unicode MS" w:hAnsi="Times New Roman" w:cs="Times New Roman"/>
          <w:lang w:val="it-IT" w:eastAsia="ro-RO"/>
        </w:rPr>
        <w:t>” din cererea de finan</w:t>
      </w:r>
      <w:r w:rsidRPr="00B24816">
        <w:rPr>
          <w:rFonts w:ascii="Times New Roman" w:eastAsia="Arial Unicode MS" w:hAnsi="Times New Roman" w:cs="Times New Roman"/>
          <w:lang w:eastAsia="ro-RO"/>
        </w:rPr>
        <w:t>țare;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Dezangajare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vederea aplicării prevederilor alin. (17), beneficiarul va transmite la AMPOC/OIPOC, în luna iulie a fiecărui an din perioada de la semnarea Contractului de Finanțare și până la finalul perioadei de implementare a proiectului, în</w:t>
      </w:r>
      <w:ins w:id="0" w:author="Stan Mihaela" w:date="2018-02-28T10:46:00Z">
        <w:r w:rsidR="00C03ED8">
          <w:rPr>
            <w:rFonts w:ascii="Times New Roman" w:eastAsia="Arial Unicode MS" w:hAnsi="Times New Roman" w:cs="Times New Roman"/>
            <w:lang w:eastAsia="ro-RO"/>
          </w:rPr>
          <w:t xml:space="preserve"> </w:t>
        </w:r>
      </w:ins>
      <w:r w:rsidRPr="00B24816">
        <w:rPr>
          <w:rFonts w:ascii="Times New Roman" w:eastAsia="Arial Unicode MS" w:hAnsi="Times New Roman" w:cs="Times New Roman"/>
          <w:lang w:eastAsia="ro-RO"/>
        </w:rPr>
        <w:t>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B24816" w:rsidRPr="00B24816" w:rsidRDefault="00B24816" w:rsidP="00B24816">
      <w:pPr>
        <w:widowControl w:val="0"/>
        <w:numPr>
          <w:ilvl w:val="0"/>
          <w:numId w:val="1"/>
        </w:numPr>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B24816" w:rsidRPr="00B24816" w:rsidRDefault="00B24816" w:rsidP="00B24816">
      <w:pPr>
        <w:widowControl w:val="0"/>
        <w:numPr>
          <w:ilvl w:val="0"/>
          <w:numId w:val="1"/>
        </w:numPr>
        <w:tabs>
          <w:tab w:val="right" w:pos="709"/>
        </w:tabs>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 xml:space="preserve">În termen de maxim 10 zile lucrătoare de la primirea notificării de la OI POC/Beneficiar, AMPOC dezangajează, prin notificarea unilaterală, fondurile rămase neutilizate ca urmarea a </w:t>
      </w:r>
      <w:r w:rsidRPr="00B24816">
        <w:rPr>
          <w:rFonts w:ascii="Times New Roman" w:eastAsia="Times New Roman" w:hAnsi="Times New Roman" w:cs="Times New Roman"/>
        </w:rPr>
        <w:lastRenderedPageBreak/>
        <w:t xml:space="preserve">finalizării implementării contractului/contractelor de achiziție din cadrul prezentului contract.  </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Încetarea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încetării Contractului de Finanțare, conform Art. 15, alin (2) și (3) din </w:t>
      </w:r>
      <w:r w:rsidR="00C03ED8" w:rsidRPr="00B24816">
        <w:rPr>
          <w:rFonts w:ascii="Times New Roman" w:eastAsia="Arial Unicode MS" w:hAnsi="Times New Roman" w:cs="Times New Roman"/>
          <w:lang w:eastAsia="ro-RO"/>
        </w:rPr>
        <w:t>Condiții</w:t>
      </w:r>
      <w:r w:rsidRPr="00B24816">
        <w:rPr>
          <w:rFonts w:ascii="Times New Roman" w:eastAsia="Arial Unicode MS" w:hAnsi="Times New Roman" w:cs="Times New Roman"/>
          <w:lang w:eastAsia="ro-RO"/>
        </w:rPr>
        <w:t xml:space="preserve">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AM POC/OIPOC îşi rezervă dreptul de a  decide rezilierea</w:t>
      </w:r>
      <w:r w:rsidRPr="00B24816" w:rsidDel="002F14BA">
        <w:rPr>
          <w:rFonts w:ascii="Times New Roman" w:eastAsia="Times New Roman" w:hAnsi="Times New Roman" w:cs="Times New Roman"/>
          <w:lang w:eastAsia="fr-FR"/>
        </w:rPr>
        <w:t xml:space="preserve"> </w:t>
      </w:r>
      <w:r w:rsidRPr="00B24816">
        <w:rPr>
          <w:rFonts w:ascii="Times New Roman" w:eastAsia="Times New Roman" w:hAnsi="Times New Roman" w:cs="Times New Roman"/>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a) nu respectă termenele şi condiţiile pentru acordarea tranşelor de prefinan</w:t>
      </w:r>
      <w:r w:rsidR="00C03ED8">
        <w:rPr>
          <w:rFonts w:ascii="Times New Roman" w:eastAsia="Times New Roman" w:hAnsi="Times New Roman" w:cs="Times New Roman"/>
          <w:lang w:eastAsia="fr-FR"/>
        </w:rPr>
        <w:t>ţ</w:t>
      </w:r>
      <w:r w:rsidRPr="00B24816">
        <w:rPr>
          <w:rFonts w:ascii="Times New Roman" w:eastAsia="Times New Roman" w:hAnsi="Times New Roman" w:cs="Times New Roman"/>
          <w:lang w:eastAsia="fr-FR"/>
        </w:rPr>
        <w:t>are şi/sau recuperarea prefinanţării, conform prevederilor legale si contractuale;</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b) nu depune cererile de rambursare, precum şi cererile de rambursare aferente cererilor de plată/prefinan</w:t>
      </w:r>
      <w:r w:rsidR="00C03ED8">
        <w:rPr>
          <w:rFonts w:ascii="Times New Roman" w:eastAsia="Times New Roman" w:hAnsi="Times New Roman" w:cs="Times New Roman"/>
          <w:lang w:eastAsia="fr-FR"/>
        </w:rPr>
        <w:t>ţ</w:t>
      </w:r>
      <w:r w:rsidRPr="00B24816">
        <w:rPr>
          <w:rFonts w:ascii="Times New Roman" w:eastAsia="Times New Roman" w:hAnsi="Times New Roman" w:cs="Times New Roman"/>
          <w:lang w:eastAsia="fr-FR"/>
        </w:rPr>
        <w:t>are pentru cheltuielile efectuate, în termenele şi formatul prevăzut de prezentul contract de finanţare şi în conformitate cu documentele subsecvente emise de AMPOC în vederea implementării proiectului.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situaţia în care cauza de neeligibilitate a fost identificată ulterior încheierii perioadei de implementare a prezentului contract, AMPOC/OIPOC va proceda la rezoluţiunea contractului.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 xml:space="preserve">Prin excepţie de la prevederile art. 15 alin. </w:t>
      </w:r>
      <w:r w:rsidRPr="00B24816">
        <w:rPr>
          <w:rFonts w:ascii="Times New Roman" w:eastAsia="Times New Roman" w:hAnsi="Times New Roman" w:cs="Times New Roman"/>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AM POC isi rezerva dreptul de a decide rezilierea prezentului contract si pentru alte cazuri impuse de legislatia aplicabilă Contractului si care nu au fost cuprinse in situaţiile de mai sus.</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excepţie de la prevederile art. 15 alin. (1) din Contractul de </w:t>
      </w:r>
      <w:r w:rsidR="00D91C15" w:rsidRPr="00B24816">
        <w:rPr>
          <w:rFonts w:ascii="Times New Roman" w:eastAsia="Times New Roman" w:hAnsi="Times New Roman" w:cs="Times New Roman"/>
          <w:lang w:eastAsia="fr-FR"/>
        </w:rPr>
        <w:t>finanțare</w:t>
      </w:r>
      <w:r w:rsidRPr="00B24816">
        <w:rPr>
          <w:rFonts w:ascii="Times New Roman" w:eastAsia="Times New Roman" w:hAnsi="Times New Roman" w:cs="Times New Roman"/>
          <w:lang w:eastAsia="fr-FR"/>
        </w:rPr>
        <w:t xml:space="preserve"> - </w:t>
      </w:r>
      <w:r w:rsidR="00D91C15" w:rsidRPr="00B24816">
        <w:rPr>
          <w:rFonts w:ascii="Times New Roman" w:eastAsia="Times New Roman" w:hAnsi="Times New Roman" w:cs="Times New Roman"/>
          <w:lang w:eastAsia="fr-FR"/>
        </w:rPr>
        <w:t>Condiții</w:t>
      </w:r>
      <w:r w:rsidRPr="00B24816">
        <w:rPr>
          <w:rFonts w:ascii="Times New Roman" w:eastAsia="Times New Roman" w:hAnsi="Times New Roman" w:cs="Times New Roman"/>
          <w:lang w:eastAsia="fr-FR"/>
        </w:rPr>
        <w:t xml:space="preserve"> Generale, se prevede ca Beneficiarul are dreptul de a decide si de a </w:t>
      </w:r>
      <w:r w:rsidR="00D91C15" w:rsidRPr="00B24816">
        <w:rPr>
          <w:rFonts w:ascii="Times New Roman" w:eastAsia="Times New Roman" w:hAnsi="Times New Roman" w:cs="Times New Roman"/>
          <w:lang w:eastAsia="fr-FR"/>
        </w:rPr>
        <w:t>iniția</w:t>
      </w:r>
      <w:r w:rsidRPr="00B24816">
        <w:rPr>
          <w:rFonts w:ascii="Times New Roman" w:eastAsia="Times New Roman" w:hAnsi="Times New Roman" w:cs="Times New Roman"/>
          <w:lang w:eastAsia="fr-FR"/>
        </w:rPr>
        <w:t xml:space="preserve"> din proprie inițiativă rezilierea contractului, cu condiţia ca solicitarea acestuia să fie deplin justificată prin informarea în prealabil a AM POC/OIPOC.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w:t>
      </w:r>
      <w:proofErr w:type="spellStart"/>
      <w:r w:rsidRPr="00B24816">
        <w:rPr>
          <w:rFonts w:ascii="Times New Roman" w:eastAsia="Times New Roman" w:hAnsi="Times New Roman" w:cs="Times New Roman"/>
          <w:lang w:eastAsia="fr-FR"/>
        </w:rPr>
        <w:t>exceptie</w:t>
      </w:r>
      <w:proofErr w:type="spellEnd"/>
      <w:r w:rsidRPr="00B24816">
        <w:rPr>
          <w:rFonts w:ascii="Times New Roman" w:eastAsia="Times New Roman" w:hAnsi="Times New Roman" w:cs="Times New Roman"/>
          <w:lang w:eastAsia="fr-FR"/>
        </w:rPr>
        <w:t xml:space="preserve"> de la prevederile art. 15 , alin. (2) lit. (a) din Contractul de </w:t>
      </w:r>
      <w:r w:rsidR="00D91C15" w:rsidRPr="00B24816">
        <w:rPr>
          <w:rFonts w:ascii="Times New Roman" w:eastAsia="Times New Roman" w:hAnsi="Times New Roman" w:cs="Times New Roman"/>
          <w:lang w:eastAsia="fr-FR"/>
        </w:rPr>
        <w:t>finanțare</w:t>
      </w:r>
      <w:r w:rsidRPr="00B24816">
        <w:rPr>
          <w:rFonts w:ascii="Times New Roman" w:eastAsia="Times New Roman" w:hAnsi="Times New Roman" w:cs="Times New Roman"/>
          <w:lang w:eastAsia="fr-FR"/>
        </w:rPr>
        <w:t xml:space="preserve"> – </w:t>
      </w:r>
      <w:r w:rsidR="00D91C15" w:rsidRPr="00B24816">
        <w:rPr>
          <w:rFonts w:ascii="Times New Roman" w:eastAsia="Times New Roman" w:hAnsi="Times New Roman" w:cs="Times New Roman"/>
          <w:lang w:eastAsia="fr-FR"/>
        </w:rPr>
        <w:t>Condiții</w:t>
      </w:r>
      <w:r w:rsidRPr="00B24816">
        <w:rPr>
          <w:rFonts w:ascii="Times New Roman" w:eastAsia="Times New Roman" w:hAnsi="Times New Roman" w:cs="Times New Roman"/>
          <w:lang w:eastAsia="fr-FR"/>
        </w:rPr>
        <w:t xml:space="preserve">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w:t>
      </w:r>
      <w:r w:rsidR="00D91C15" w:rsidRPr="00B24816">
        <w:rPr>
          <w:rFonts w:ascii="Times New Roman" w:eastAsia="Times New Roman" w:hAnsi="Times New Roman" w:cs="Times New Roman"/>
          <w:lang w:eastAsia="fr-FR"/>
        </w:rPr>
        <w:t>prevăzute</w:t>
      </w:r>
      <w:r w:rsidRPr="00B24816">
        <w:rPr>
          <w:rFonts w:ascii="Times New Roman" w:eastAsia="Times New Roman" w:hAnsi="Times New Roman" w:cs="Times New Roman"/>
          <w:lang w:eastAsia="fr-FR"/>
        </w:rPr>
        <w:t xml:space="preserve"> la art. 10, alin. (7),  din Condiţii generale.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Implementarea în parteneriat a proiectelor (dacă este cazul)</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Liderul parteneriatului este responsabil cu transmiterea cererilor de rambursare/plată/rapoartelor de progres către OIPOC conform prevederilor prezentului Contract de Finanţare.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Publicarea datelor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Subcontractarea şi cesiunea</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Subcontractorii nu sunt parteneri sau asociaţi ai beneficiarului sau partenerilor în baza prezentului contract.</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Partenerii nu pot subcontracta activitatea pentru care au fost ale</w:t>
      </w:r>
      <w:r w:rsidR="00D91C15">
        <w:rPr>
          <w:rFonts w:ascii="Times New Roman" w:eastAsia="Times New Roman" w:hAnsi="Times New Roman" w:cs="Times New Roman"/>
          <w:lang w:eastAsia="fr-FR"/>
        </w:rPr>
        <w:t>ş</w:t>
      </w:r>
      <w:r w:rsidRPr="00B24816">
        <w:rPr>
          <w:rFonts w:ascii="Times New Roman" w:eastAsia="Times New Roman" w:hAnsi="Times New Roman" w:cs="Times New Roman"/>
          <w:lang w:eastAsia="fr-FR"/>
        </w:rPr>
        <w:t>i parteneri.</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Conflictul de interese şi regimul incompatibilităţilor</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(1) Reprezintă conflict de interese sau incompatibilitate orice situaţie definită ca atare în legislaţia naţională şi comun</w:t>
      </w:r>
      <w:r w:rsidRPr="00B24816">
        <w:rPr>
          <w:rFonts w:ascii="Times New Roman" w:eastAsia="Times New Roman" w:hAnsi="Times New Roman" w:cs="Times New Roman"/>
          <w:lang w:val="it-IT" w:eastAsia="fr-FR"/>
        </w:rPr>
        <w:t>itară. Părţile contractante se obligă să întreprindă toate diligenţele necesare pentru a identifica si evita orice conflict de interese sau incompatibilitate definită de legislaţia comuni</w:t>
      </w:r>
      <w:bookmarkStart w:id="1" w:name="_GoBack"/>
      <w:bookmarkEnd w:id="1"/>
      <w:r w:rsidRPr="00B24816">
        <w:rPr>
          <w:rFonts w:ascii="Times New Roman" w:eastAsia="Times New Roman" w:hAnsi="Times New Roman" w:cs="Times New Roman"/>
          <w:lang w:val="it-IT" w:eastAsia="fr-FR"/>
        </w:rPr>
        <w:t>tara si naţională în vigoare şi să se informeze reciproc, cu celeritate, în legătură cu orice situaţie de conflict de interese sau incompatibilitate, potenţiala, actuala sau consumată.</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Nereguli si fraude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 xml:space="preserve">(1) Termenii ”neregulă” şi „fraudă” au înţelesul dat si în Regulamentul (UE) nr. 1303/2013 al Parlamentului European si al Consiliului din 17 decembrie 2013. </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val="pt-BR" w:eastAsia="ro-RO"/>
        </w:rPr>
        <w:t xml:space="preserve">(3) AM POC/OIPOC poate suspenda aplicarea prevederilor contractului de finanţare şi, în mod </w:t>
      </w:r>
      <w:r w:rsidRPr="00B24816">
        <w:rPr>
          <w:rFonts w:ascii="Times New Roman" w:eastAsia="Arial Unicode MS" w:hAnsi="Times New Roman" w:cs="Times New Roman"/>
          <w:lang w:val="pt-BR" w:eastAsia="ro-RO"/>
        </w:rPr>
        <w:lastRenderedPageBreak/>
        <w:t>subsecvent, poate suspenda plata/rambursarea sumelor solicitate de beneficiar, în condiţiile prevăzute de art. 8 alin. (2) din OUG 66/2011, respectiv doar în situaţia în care organul de urmărire penală, transmite cazul spre soluţionare instanţelor de judecată.</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 xml:space="preserve"> Acordarea finanţării în condiţiile ajutorului de minimis/ ajutorului de stat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cadrul prezentului contract, finanțarea nerambursabilă se acordă sub formă de ajutor de minimis/stat, după caz.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Data acordării ajutorului de minimis este data la care intră în vigoare contractul de finanțare, indiferent de momentul efectuării plăților/ rambursărilor efective în cadrul proiectului.</w:t>
      </w:r>
    </w:p>
    <w:p w:rsidR="00B24816" w:rsidRPr="00B24816" w:rsidRDefault="00B24816" w:rsidP="00B24816">
      <w:pPr>
        <w:widowControl w:val="0"/>
        <w:autoSpaceDE w:val="0"/>
        <w:autoSpaceDN w:val="0"/>
        <w:adjustRightInd w:val="0"/>
        <w:spacing w:after="0" w:line="240" w:lineRule="auto"/>
        <w:contextualSpacing/>
        <w:jc w:val="both"/>
        <w:rPr>
          <w:rFonts w:ascii="Times New Roman" w:eastAsia="Arial Unicode MS" w:hAnsi="Times New Roman" w:cs="Times New Roman"/>
          <w:lang w:eastAsia="ro-RO"/>
        </w:rPr>
      </w:pP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rsidR="00B24816" w:rsidRPr="00B24816" w:rsidRDefault="00B24816" w:rsidP="00B24816">
      <w:pPr>
        <w:widowControl w:val="0"/>
        <w:numPr>
          <w:ilvl w:val="1"/>
          <w:numId w:val="14"/>
        </w:numPr>
        <w:tabs>
          <w:tab w:val="right" w:pos="9000"/>
        </w:tabs>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finanțate prin scheme de ajutor de stat/minimis se vor calcula dobânzi de întârziere în condițiile prevederilor legale privind ajutoarele de stat/minimis.</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256FCE" w:rsidRDefault="00256FCE" w:rsidP="00B24816">
      <w:pPr>
        <w:jc w:val="both"/>
      </w:pPr>
    </w:p>
    <w:sectPr w:rsidR="00256F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F47" w:rsidRDefault="00F25F47" w:rsidP="00637370">
      <w:pPr>
        <w:spacing w:after="0" w:line="240" w:lineRule="auto"/>
      </w:pPr>
      <w:r>
        <w:separator/>
      </w:r>
    </w:p>
  </w:endnote>
  <w:endnote w:type="continuationSeparator" w:id="0">
    <w:p w:rsidR="00F25F47" w:rsidRDefault="00F25F47"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138215"/>
      <w:docPartObj>
        <w:docPartGallery w:val="Page Numbers (Bottom of Page)"/>
        <w:docPartUnique/>
      </w:docPartObj>
    </w:sdtPr>
    <w:sdtEndPr/>
    <w:sdtContent>
      <w:sdt>
        <w:sdtPr>
          <w:id w:val="-1669238322"/>
          <w:docPartObj>
            <w:docPartGallery w:val="Page Numbers (Top of Page)"/>
            <w:docPartUnique/>
          </w:docPartObj>
        </w:sdtPr>
        <w:sdtEndPr/>
        <w:sdtContent>
          <w:p w:rsidR="00637370" w:rsidRDefault="00637370">
            <w:pPr>
              <w:pStyle w:val="Footer"/>
              <w:jc w:val="center"/>
            </w:pPr>
            <w:r>
              <w:t xml:space="preserve">Pagină </w:t>
            </w:r>
            <w:r>
              <w:rPr>
                <w:b/>
                <w:bCs/>
                <w:sz w:val="24"/>
                <w:szCs w:val="24"/>
              </w:rPr>
              <w:fldChar w:fldCharType="begin"/>
            </w:r>
            <w:r>
              <w:rPr>
                <w:b/>
                <w:bCs/>
              </w:rPr>
              <w:instrText>PAGE</w:instrText>
            </w:r>
            <w:r>
              <w:rPr>
                <w:b/>
                <w:bCs/>
                <w:sz w:val="24"/>
                <w:szCs w:val="24"/>
              </w:rPr>
              <w:fldChar w:fldCharType="separate"/>
            </w:r>
            <w:r w:rsidR="00D91C15">
              <w:rPr>
                <w:b/>
                <w:bCs/>
                <w:noProof/>
              </w:rPr>
              <w:t>1</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sidR="00D91C15">
              <w:rPr>
                <w:b/>
                <w:bCs/>
                <w:noProof/>
              </w:rPr>
              <w:t>16</w:t>
            </w:r>
            <w:r>
              <w:rPr>
                <w:b/>
                <w:bCs/>
                <w:sz w:val="24"/>
                <w:szCs w:val="24"/>
              </w:rPr>
              <w:fldChar w:fldCharType="end"/>
            </w:r>
          </w:p>
        </w:sdtContent>
      </w:sdt>
    </w:sdtContent>
  </w:sdt>
  <w:p w:rsidR="00637370" w:rsidRDefault="00637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F47" w:rsidRDefault="00F25F47" w:rsidP="00637370">
      <w:pPr>
        <w:spacing w:after="0" w:line="240" w:lineRule="auto"/>
      </w:pPr>
      <w:r>
        <w:separator/>
      </w:r>
    </w:p>
  </w:footnote>
  <w:footnote w:type="continuationSeparator" w:id="0">
    <w:p w:rsidR="00F25F47" w:rsidRDefault="00F25F47" w:rsidP="006373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8">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0"/>
  </w:num>
  <w:num w:numId="2">
    <w:abstractNumId w:val="12"/>
  </w:num>
  <w:num w:numId="3">
    <w:abstractNumId w:val="1"/>
  </w:num>
  <w:num w:numId="4">
    <w:abstractNumId w:val="3"/>
  </w:num>
  <w:num w:numId="5">
    <w:abstractNumId w:val="6"/>
  </w:num>
  <w:num w:numId="6">
    <w:abstractNumId w:val="9"/>
  </w:num>
  <w:num w:numId="7">
    <w:abstractNumId w:val="2"/>
  </w:num>
  <w:num w:numId="8">
    <w:abstractNumId w:val="0"/>
  </w:num>
  <w:num w:numId="9">
    <w:abstractNumId w:val="8"/>
  </w:num>
  <w:num w:numId="10">
    <w:abstractNumId w:val="4"/>
  </w:num>
  <w:num w:numId="11">
    <w:abstractNumId w:val="11"/>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0CA"/>
    <w:rsid w:val="00004DDF"/>
    <w:rsid w:val="000B3E32"/>
    <w:rsid w:val="000D655D"/>
    <w:rsid w:val="00256FCE"/>
    <w:rsid w:val="002F2F9F"/>
    <w:rsid w:val="0032297C"/>
    <w:rsid w:val="00637370"/>
    <w:rsid w:val="008209D2"/>
    <w:rsid w:val="00842255"/>
    <w:rsid w:val="009919E9"/>
    <w:rsid w:val="00AD3CC3"/>
    <w:rsid w:val="00B24816"/>
    <w:rsid w:val="00C03ED8"/>
    <w:rsid w:val="00C15E0A"/>
    <w:rsid w:val="00C310CA"/>
    <w:rsid w:val="00D21CBB"/>
    <w:rsid w:val="00D91C15"/>
    <w:rsid w:val="00DA1A67"/>
    <w:rsid w:val="00E15FAC"/>
    <w:rsid w:val="00F25F47"/>
    <w:rsid w:val="00F77449"/>
    <w:rsid w:val="00FC6D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 w:type="character" w:styleId="CommentReference">
    <w:name w:val="annotation reference"/>
    <w:basedOn w:val="DefaultParagraphFont"/>
    <w:uiPriority w:val="99"/>
    <w:semiHidden/>
    <w:unhideWhenUsed/>
    <w:rsid w:val="00FC6D8C"/>
    <w:rPr>
      <w:sz w:val="16"/>
      <w:szCs w:val="16"/>
    </w:rPr>
  </w:style>
  <w:style w:type="paragraph" w:styleId="CommentText">
    <w:name w:val="annotation text"/>
    <w:basedOn w:val="Normal"/>
    <w:link w:val="CommentTextChar"/>
    <w:uiPriority w:val="99"/>
    <w:semiHidden/>
    <w:unhideWhenUsed/>
    <w:rsid w:val="00FC6D8C"/>
    <w:pPr>
      <w:spacing w:line="240" w:lineRule="auto"/>
    </w:pPr>
    <w:rPr>
      <w:sz w:val="20"/>
      <w:szCs w:val="20"/>
    </w:rPr>
  </w:style>
  <w:style w:type="character" w:customStyle="1" w:styleId="CommentTextChar">
    <w:name w:val="Comment Text Char"/>
    <w:basedOn w:val="DefaultParagraphFont"/>
    <w:link w:val="CommentText"/>
    <w:uiPriority w:val="99"/>
    <w:semiHidden/>
    <w:rsid w:val="00FC6D8C"/>
    <w:rPr>
      <w:sz w:val="20"/>
      <w:szCs w:val="20"/>
    </w:rPr>
  </w:style>
  <w:style w:type="paragraph" w:styleId="CommentSubject">
    <w:name w:val="annotation subject"/>
    <w:basedOn w:val="CommentText"/>
    <w:next w:val="CommentText"/>
    <w:link w:val="CommentSubjectChar"/>
    <w:uiPriority w:val="99"/>
    <w:semiHidden/>
    <w:unhideWhenUsed/>
    <w:rsid w:val="00FC6D8C"/>
    <w:rPr>
      <w:b/>
      <w:bCs/>
    </w:rPr>
  </w:style>
  <w:style w:type="character" w:customStyle="1" w:styleId="CommentSubjectChar">
    <w:name w:val="Comment Subject Char"/>
    <w:basedOn w:val="CommentTextChar"/>
    <w:link w:val="CommentSubject"/>
    <w:uiPriority w:val="99"/>
    <w:semiHidden/>
    <w:rsid w:val="00FC6D8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 w:type="character" w:styleId="CommentReference">
    <w:name w:val="annotation reference"/>
    <w:basedOn w:val="DefaultParagraphFont"/>
    <w:uiPriority w:val="99"/>
    <w:semiHidden/>
    <w:unhideWhenUsed/>
    <w:rsid w:val="00FC6D8C"/>
    <w:rPr>
      <w:sz w:val="16"/>
      <w:szCs w:val="16"/>
    </w:rPr>
  </w:style>
  <w:style w:type="paragraph" w:styleId="CommentText">
    <w:name w:val="annotation text"/>
    <w:basedOn w:val="Normal"/>
    <w:link w:val="CommentTextChar"/>
    <w:uiPriority w:val="99"/>
    <w:semiHidden/>
    <w:unhideWhenUsed/>
    <w:rsid w:val="00FC6D8C"/>
    <w:pPr>
      <w:spacing w:line="240" w:lineRule="auto"/>
    </w:pPr>
    <w:rPr>
      <w:sz w:val="20"/>
      <w:szCs w:val="20"/>
    </w:rPr>
  </w:style>
  <w:style w:type="character" w:customStyle="1" w:styleId="CommentTextChar">
    <w:name w:val="Comment Text Char"/>
    <w:basedOn w:val="DefaultParagraphFont"/>
    <w:link w:val="CommentText"/>
    <w:uiPriority w:val="99"/>
    <w:semiHidden/>
    <w:rsid w:val="00FC6D8C"/>
    <w:rPr>
      <w:sz w:val="20"/>
      <w:szCs w:val="20"/>
    </w:rPr>
  </w:style>
  <w:style w:type="paragraph" w:styleId="CommentSubject">
    <w:name w:val="annotation subject"/>
    <w:basedOn w:val="CommentText"/>
    <w:next w:val="CommentText"/>
    <w:link w:val="CommentSubjectChar"/>
    <w:uiPriority w:val="99"/>
    <w:semiHidden/>
    <w:unhideWhenUsed/>
    <w:rsid w:val="00FC6D8C"/>
    <w:rPr>
      <w:b/>
      <w:bCs/>
    </w:rPr>
  </w:style>
  <w:style w:type="character" w:customStyle="1" w:styleId="CommentSubjectChar">
    <w:name w:val="Comment Subject Char"/>
    <w:basedOn w:val="CommentTextChar"/>
    <w:link w:val="CommentSubject"/>
    <w:uiPriority w:val="99"/>
    <w:semiHidden/>
    <w:rsid w:val="00FC6D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9340</Words>
  <Characters>54178</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Stan Mihaela</cp:lastModifiedBy>
  <cp:revision>15</cp:revision>
  <cp:lastPrinted>2018-01-05T13:34:00Z</cp:lastPrinted>
  <dcterms:created xsi:type="dcterms:W3CDTF">2018-01-05T12:10:00Z</dcterms:created>
  <dcterms:modified xsi:type="dcterms:W3CDTF">2018-03-08T08:35:00Z</dcterms:modified>
</cp:coreProperties>
</file>